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C41B1D" w14:textId="07BB465B" w:rsidR="00D360B3" w:rsidRPr="00D360B3" w:rsidRDefault="000A6CA1" w:rsidP="00D360B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>ZG.270.2.</w:t>
      </w:r>
      <w:r w:rsidR="00300AAD">
        <w:rPr>
          <w:rFonts w:ascii="Cambria" w:hAnsi="Cambria" w:cs="Arial"/>
          <w:b/>
          <w:bCs/>
          <w:sz w:val="22"/>
          <w:szCs w:val="22"/>
        </w:rPr>
        <w:t>6</w:t>
      </w:r>
      <w:r w:rsidR="00BE6572">
        <w:rPr>
          <w:rFonts w:ascii="Cambria" w:hAnsi="Cambria" w:cs="Arial"/>
          <w:b/>
          <w:bCs/>
          <w:sz w:val="22"/>
          <w:szCs w:val="22"/>
        </w:rPr>
        <w:t>.2022</w:t>
      </w:r>
    </w:p>
    <w:p w14:paraId="0CDA8B99" w14:textId="64AFA7C5" w:rsidR="00D446F1" w:rsidRDefault="00D446F1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754DC727" w14:textId="1BF52F51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E6572">
        <w:rPr>
          <w:rFonts w:ascii="Cambria" w:hAnsi="Cambria" w:cs="Arial"/>
          <w:b/>
          <w:bCs/>
          <w:sz w:val="22"/>
          <w:szCs w:val="22"/>
        </w:rPr>
        <w:t>8</w:t>
      </w:r>
      <w:r w:rsidR="009A41F2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66E02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BC47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A02DC72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5F4479F" w14:textId="155F5D1C" w:rsidR="00D360B3" w:rsidRPr="00D360B3" w:rsidRDefault="00D360B3" w:rsidP="00D360B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360B3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przez Zamawiającego –  Nadleśnictwo Zamrzenica w trybie podstawowym (</w:t>
      </w:r>
      <w:r w:rsidRPr="00300AAD">
        <w:rPr>
          <w:rFonts w:ascii="Cambria" w:hAnsi="Cambria" w:cs="Arial"/>
          <w:bCs/>
          <w:sz w:val="22"/>
          <w:szCs w:val="22"/>
        </w:rPr>
        <w:t>Wariant II) na</w:t>
      </w:r>
      <w:r w:rsidRPr="00300AAD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00AAD" w:rsidRPr="00300AAD">
        <w:rPr>
          <w:rFonts w:ascii="Cambria" w:hAnsi="Cambria" w:cs="Arial"/>
          <w:b/>
          <w:bCs/>
          <w:sz w:val="22"/>
          <w:szCs w:val="22"/>
        </w:rPr>
        <w:t>„Wykonanie robót budowlanych w Nadleśnictwie Zamrzenica w 2022 r. – 5 zadań”</w:t>
      </w:r>
      <w:r w:rsidR="00300AAD" w:rsidRPr="00300AAD">
        <w:rPr>
          <w:rFonts w:ascii="Cambria" w:hAnsi="Cambria" w:cs="Arial"/>
          <w:bCs/>
          <w:sz w:val="22"/>
          <w:szCs w:val="22"/>
        </w:rPr>
        <w:t xml:space="preserve"> </w:t>
      </w:r>
    </w:p>
    <w:p w14:paraId="64D8AA3D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707CCF6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14EDB4D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14:paraId="393FDBF6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E62EAD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2249"/>
        <w:gridCol w:w="3686"/>
        <w:gridCol w:w="4536"/>
        <w:gridCol w:w="2835"/>
      </w:tblGrid>
      <w:tr w:rsidR="0052521B" w:rsidRPr="00EB5DE3" w14:paraId="660D7ABC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C91A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CF85" w14:textId="77777777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708FE65A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3E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11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02CAF011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F0F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580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EC7AB2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25D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F91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3D8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531E905E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8653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9D52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0A01A33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CDF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B32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D0D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7675EF76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5371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E8DF9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D495A87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2DB6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83A6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5C43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5706E84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54C801D" w14:textId="77777777"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2DBC149" w14:textId="77777777"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392E4D1" w14:textId="51F9A6B6" w:rsidR="00EF4A69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EE756F6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560CA7E" w14:textId="473E8054" w:rsidR="008C02A1" w:rsidRPr="009A41F2" w:rsidDel="00D70F64" w:rsidRDefault="008C02A1" w:rsidP="009A41F2">
      <w:pPr>
        <w:spacing w:before="120"/>
        <w:rPr>
          <w:del w:id="1" w:author="Michał Stec" w:date="2022-07-28T22:07:00Z"/>
          <w:rFonts w:ascii="Cambria" w:hAnsi="Cambria" w:cs="Arial"/>
          <w:bCs/>
          <w:i/>
          <w:sz w:val="22"/>
          <w:szCs w:val="22"/>
        </w:rPr>
      </w:pPr>
      <w:del w:id="2" w:author="Michał Stec" w:date="2022-07-28T22:07:00Z">
        <w:r w:rsidDel="00D70F64">
          <w:rPr>
            <w:rFonts w:ascii="Cambria" w:hAnsi="Cambria" w:cs="Arial"/>
            <w:bCs/>
            <w:i/>
            <w:sz w:val="22"/>
            <w:szCs w:val="22"/>
          </w:rPr>
          <w:delText>Dokument może być podpisany kwalifikowanym podpisem elektronicznym</w:delText>
        </w:r>
        <w:r w:rsidR="007B6526" w:rsidDel="00D70F64">
          <w:rPr>
            <w:rFonts w:ascii="Cambria" w:hAnsi="Cambria" w:cs="Arial"/>
            <w:bCs/>
            <w:i/>
            <w:sz w:val="22"/>
            <w:szCs w:val="22"/>
          </w:rPr>
          <w:delText>,</w:delText>
        </w:r>
        <w:r w:rsidR="009A41F2" w:rsidDel="00D70F64">
          <w:rPr>
            <w:rFonts w:ascii="Cambria" w:hAnsi="Cambria" w:cs="Arial"/>
            <w:bCs/>
            <w:i/>
            <w:sz w:val="22"/>
            <w:szCs w:val="22"/>
          </w:rPr>
          <w:delText xml:space="preserve"> </w:delText>
        </w:r>
        <w:r w:rsidR="006137EF" w:rsidRPr="006137EF" w:rsidDel="00D70F64">
          <w:rPr>
            <w:rFonts w:ascii="Cambria" w:hAnsi="Cambria" w:cs="Arial"/>
            <w:bCs/>
            <w:i/>
            <w:sz w:val="22"/>
            <w:szCs w:val="22"/>
          </w:rPr>
          <w:delText>podpisem zaufanym lub podpisem osobistym</w:delText>
        </w:r>
        <w:r w:rsidR="009A41F2" w:rsidDel="00D70F64">
          <w:rPr>
            <w:rFonts w:ascii="Cambria" w:hAnsi="Cambria" w:cs="Arial"/>
            <w:bCs/>
            <w:i/>
            <w:sz w:val="22"/>
            <w:szCs w:val="22"/>
          </w:rPr>
          <w:delText xml:space="preserve"> przez wykonawcę.</w:delText>
        </w:r>
      </w:del>
    </w:p>
    <w:p w14:paraId="5D450FD3" w14:textId="77777777" w:rsidR="008C02A1" w:rsidRDefault="008C02A1" w:rsidP="00F3568C">
      <w:pPr>
        <w:spacing w:before="120"/>
      </w:pPr>
    </w:p>
    <w:sectPr w:rsidR="008C02A1" w:rsidSect="00D04020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37FADB" w14:textId="77777777" w:rsidR="00307E1B" w:rsidRDefault="00307E1B" w:rsidP="00D04020">
      <w:r>
        <w:separator/>
      </w:r>
    </w:p>
  </w:endnote>
  <w:endnote w:type="continuationSeparator" w:id="0">
    <w:p w14:paraId="620ACA31" w14:textId="77777777" w:rsidR="00307E1B" w:rsidRDefault="00307E1B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70F64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DA5906" w14:textId="77777777" w:rsidR="00307E1B" w:rsidRDefault="00307E1B" w:rsidP="00D04020">
      <w:r>
        <w:separator/>
      </w:r>
    </w:p>
  </w:footnote>
  <w:footnote w:type="continuationSeparator" w:id="0">
    <w:p w14:paraId="6B27E6BC" w14:textId="77777777" w:rsidR="00307E1B" w:rsidRDefault="00307E1B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B14"/>
    <w:rsid w:val="00075467"/>
    <w:rsid w:val="000A6CA1"/>
    <w:rsid w:val="000B0783"/>
    <w:rsid w:val="00155822"/>
    <w:rsid w:val="001E4D51"/>
    <w:rsid w:val="002A3D3B"/>
    <w:rsid w:val="002D6014"/>
    <w:rsid w:val="00300AAD"/>
    <w:rsid w:val="00307E1B"/>
    <w:rsid w:val="00366E02"/>
    <w:rsid w:val="003E0530"/>
    <w:rsid w:val="004248C0"/>
    <w:rsid w:val="004A7D5A"/>
    <w:rsid w:val="004B2404"/>
    <w:rsid w:val="004C6BFB"/>
    <w:rsid w:val="0052521B"/>
    <w:rsid w:val="005B66F0"/>
    <w:rsid w:val="005D10AF"/>
    <w:rsid w:val="005E6FBB"/>
    <w:rsid w:val="006137EF"/>
    <w:rsid w:val="00661664"/>
    <w:rsid w:val="00695E9D"/>
    <w:rsid w:val="006C2D34"/>
    <w:rsid w:val="006E5153"/>
    <w:rsid w:val="007B6526"/>
    <w:rsid w:val="007E409D"/>
    <w:rsid w:val="0081447A"/>
    <w:rsid w:val="00827B05"/>
    <w:rsid w:val="00834194"/>
    <w:rsid w:val="00855076"/>
    <w:rsid w:val="008603BB"/>
    <w:rsid w:val="00883B14"/>
    <w:rsid w:val="00895784"/>
    <w:rsid w:val="00897307"/>
    <w:rsid w:val="008C02A1"/>
    <w:rsid w:val="008C6CB1"/>
    <w:rsid w:val="009A3ED8"/>
    <w:rsid w:val="009A41F2"/>
    <w:rsid w:val="00A02B83"/>
    <w:rsid w:val="00A24F6B"/>
    <w:rsid w:val="00A30392"/>
    <w:rsid w:val="00A35EB0"/>
    <w:rsid w:val="00A42F49"/>
    <w:rsid w:val="00A80702"/>
    <w:rsid w:val="00AB4755"/>
    <w:rsid w:val="00B572C1"/>
    <w:rsid w:val="00BE6572"/>
    <w:rsid w:val="00BE7EE3"/>
    <w:rsid w:val="00CD7FEB"/>
    <w:rsid w:val="00CE6B92"/>
    <w:rsid w:val="00D04020"/>
    <w:rsid w:val="00D30997"/>
    <w:rsid w:val="00D359FA"/>
    <w:rsid w:val="00D360B3"/>
    <w:rsid w:val="00D43598"/>
    <w:rsid w:val="00D446F1"/>
    <w:rsid w:val="00D70F64"/>
    <w:rsid w:val="00E02FC9"/>
    <w:rsid w:val="00E0602D"/>
    <w:rsid w:val="00E84F31"/>
    <w:rsid w:val="00EC4C76"/>
    <w:rsid w:val="00EC7529"/>
    <w:rsid w:val="00F34EA7"/>
    <w:rsid w:val="00F3568C"/>
    <w:rsid w:val="00F61C61"/>
    <w:rsid w:val="00F91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  <w15:docId w15:val="{BFDB8477-3F90-4341-9B08-441A64B9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1221 N.Zamrzenica Alicja Kaczyńska</cp:lastModifiedBy>
  <cp:revision>2</cp:revision>
  <cp:lastPrinted>2022-07-29T13:07:00Z</cp:lastPrinted>
  <dcterms:created xsi:type="dcterms:W3CDTF">2022-07-29T13:07:00Z</dcterms:created>
  <dcterms:modified xsi:type="dcterms:W3CDTF">2022-07-29T13:07:00Z</dcterms:modified>
</cp:coreProperties>
</file>